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2245D" w14:textId="77777777" w:rsidR="00573A93" w:rsidRPr="00573A93" w:rsidRDefault="00573A93" w:rsidP="00573A93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FORMULARZ ZGŁOSZENIOWY LIDER ITS </w:t>
      </w:r>
    </w:p>
    <w:p w14:paraId="1E39F83A" w14:textId="77777777" w:rsidR="00573A93" w:rsidRPr="00573A93" w:rsidRDefault="00573A93" w:rsidP="005C57CD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u w:val="single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NA NAJLEPSZĄ PRACĘ DYPLOMOWĄ </w:t>
      </w:r>
    </w:p>
    <w:p w14:paraId="30F486E3" w14:textId="77777777" w:rsidR="005C57CD" w:rsidRDefault="005C57CD" w:rsidP="005C57CD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573A93">
        <w:rPr>
          <w:rFonts w:cs="Calibri"/>
          <w:b/>
          <w:color w:val="8A0000"/>
          <w:sz w:val="28"/>
          <w:szCs w:val="28"/>
          <w:lang w:val="pl-PL"/>
        </w:rPr>
        <w:t>w zakresie Inteligentnych Systemów Transportowych</w:t>
      </w:r>
    </w:p>
    <w:p w14:paraId="43A7A564" w14:textId="61D145A8" w:rsidR="003A27A6" w:rsidRDefault="003A27A6" w:rsidP="003A27A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  <w:r w:rsidRPr="00037CFD">
        <w:rPr>
          <w:rFonts w:cs="Calibri"/>
          <w:color w:val="000000"/>
          <w:lang w:val="pl-PL" w:eastAsia="pl-PL"/>
        </w:rPr>
        <w:t xml:space="preserve">projekty zrealizowane w </w:t>
      </w:r>
      <w:r>
        <w:rPr>
          <w:rFonts w:cs="Calibri"/>
          <w:color w:val="000000"/>
          <w:lang w:val="pl-PL" w:eastAsia="pl-PL"/>
        </w:rPr>
        <w:t>202</w:t>
      </w:r>
      <w:r w:rsidR="009908F3">
        <w:rPr>
          <w:rFonts w:cs="Calibri"/>
          <w:color w:val="000000"/>
          <w:lang w:val="pl-PL" w:eastAsia="pl-PL"/>
        </w:rPr>
        <w:t>5</w:t>
      </w:r>
      <w:r w:rsidRPr="00037CFD">
        <w:rPr>
          <w:rFonts w:cs="Calibri"/>
          <w:color w:val="000000"/>
          <w:lang w:val="pl-PL" w:eastAsia="pl-PL"/>
        </w:rPr>
        <w:t xml:space="preserve"> roku</w:t>
      </w:r>
    </w:p>
    <w:p w14:paraId="1180D21C" w14:textId="77777777" w:rsidR="003A27A6" w:rsidRPr="00681827" w:rsidRDefault="003A27A6" w:rsidP="003A27A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</w:p>
    <w:p w14:paraId="6026C7B5" w14:textId="168B9BE3" w:rsidR="00CF7493" w:rsidRPr="00573A93" w:rsidRDefault="003A27A6" w:rsidP="005C57CD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>
        <w:rPr>
          <w:rFonts w:cs="Calibri"/>
          <w:b/>
          <w:noProof/>
          <w:color w:val="8A0000"/>
          <w:sz w:val="36"/>
          <w:szCs w:val="36"/>
          <w:lang w:val="pl-PL"/>
        </w:rPr>
        <w:drawing>
          <wp:inline distT="0" distB="0" distL="0" distR="0" wp14:anchorId="04E81E79" wp14:editId="45215577">
            <wp:extent cx="3593253" cy="935182"/>
            <wp:effectExtent l="0" t="0" r="0" b="0"/>
            <wp:docPr id="1951959791" name="Picture 2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59791" name="Picture 2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16" b="19332"/>
                    <a:stretch/>
                  </pic:blipFill>
                  <pic:spPr bwMode="auto">
                    <a:xfrm>
                      <a:off x="0" y="0"/>
                      <a:ext cx="3594100" cy="935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B25948" w14:textId="77777777" w:rsidR="003A27A6" w:rsidRDefault="003A27A6" w:rsidP="003A27A6">
      <w:pPr>
        <w:spacing w:before="120"/>
        <w:jc w:val="center"/>
        <w:rPr>
          <w:b/>
          <w:bCs/>
          <w:color w:val="890000"/>
          <w:sz w:val="28"/>
          <w:lang w:val="pl-PL"/>
        </w:rPr>
      </w:pPr>
      <w:r w:rsidRPr="00F3783F">
        <w:rPr>
          <w:b/>
          <w:bCs/>
          <w:color w:val="890000"/>
          <w:sz w:val="28"/>
          <w:lang w:val="pl-PL"/>
        </w:rPr>
        <w:t>Nagroda im. Profesora Wojciecha Suchorzewskiego</w:t>
      </w:r>
    </w:p>
    <w:p w14:paraId="0A0C6604" w14:textId="77777777" w:rsidR="003A27A6" w:rsidRPr="00573A93" w:rsidRDefault="003A27A6" w:rsidP="003A27A6">
      <w:pPr>
        <w:spacing w:after="0" w:line="240" w:lineRule="auto"/>
        <w:jc w:val="center"/>
        <w:rPr>
          <w:rFonts w:cs="Calibri"/>
          <w:color w:val="000000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8"/>
        <w:gridCol w:w="522"/>
        <w:gridCol w:w="2691"/>
        <w:gridCol w:w="720"/>
        <w:gridCol w:w="4329"/>
      </w:tblGrid>
      <w:tr w:rsidR="005C57CD" w:rsidRPr="00573A93" w14:paraId="260853B1" w14:textId="77777777" w:rsidTr="00CA16D4">
        <w:trPr>
          <w:cantSplit/>
        </w:trPr>
        <w:tc>
          <w:tcPr>
            <w:tcW w:w="42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D0873C" w14:textId="77777777" w:rsidR="005C57CD" w:rsidRPr="00573A93" w:rsidRDefault="005C57CD" w:rsidP="00CA16D4">
            <w:pPr>
              <w:rPr>
                <w:rFonts w:cs="Calibri"/>
                <w:b/>
                <w:bCs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sz w:val="20"/>
                <w:lang w:val="pl-PL"/>
              </w:rPr>
              <w:t>Autor pracy**: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E0DEBD" w14:textId="77777777" w:rsidR="005C57CD" w:rsidRPr="00573A93" w:rsidRDefault="005C57CD" w:rsidP="00CA16D4">
            <w:pPr>
              <w:rPr>
                <w:rFonts w:cs="Calibri"/>
                <w:b/>
                <w:bCs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14:paraId="65CDDF9C" w14:textId="77777777" w:rsidR="005C57CD" w:rsidRPr="00573A93" w:rsidRDefault="005C57CD" w:rsidP="00CA16D4">
            <w:pPr>
              <w:rPr>
                <w:rFonts w:cs="Calibri"/>
                <w:b/>
                <w:bCs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sz w:val="20"/>
                <w:lang w:val="pl-PL"/>
              </w:rPr>
              <w:t>Dane osoby opiniującej pracę***</w:t>
            </w:r>
          </w:p>
        </w:tc>
      </w:tr>
      <w:tr w:rsidR="005C57CD" w:rsidRPr="00573A93" w14:paraId="61A740DE" w14:textId="77777777" w:rsidTr="00CA16D4">
        <w:trPr>
          <w:cantSplit/>
          <w:trHeight w:val="401"/>
        </w:trPr>
        <w:tc>
          <w:tcPr>
            <w:tcW w:w="4239" w:type="dxa"/>
            <w:gridSpan w:val="4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287F75FC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DFF5E" w14:textId="77777777" w:rsidR="005C57CD" w:rsidRPr="00573A93" w:rsidRDefault="005C57CD" w:rsidP="00CA16D4">
            <w:pPr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2B9A832E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</w:tr>
      <w:tr w:rsidR="005C57CD" w:rsidRPr="00573A93" w14:paraId="3814AFF8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68707796" w14:textId="77777777" w:rsidR="005C57CD" w:rsidRPr="00573A93" w:rsidRDefault="005C57CD" w:rsidP="00CA16D4">
            <w:pPr>
              <w:pStyle w:val="CommentText"/>
              <w:ind w:left="180"/>
              <w:rPr>
                <w:rFonts w:ascii="Calibri" w:hAnsi="Calibri" w:cs="Calibri"/>
                <w:color w:val="666699"/>
                <w:szCs w:val="24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3DA8A7C2" w14:textId="77777777" w:rsidR="005C57CD" w:rsidRPr="00573A93" w:rsidRDefault="005C57CD" w:rsidP="00CA16D4">
            <w:pPr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A389765" w14:textId="77777777" w:rsidR="005C57CD" w:rsidRPr="00573A93" w:rsidRDefault="005C57CD" w:rsidP="00CA16D4">
            <w:pPr>
              <w:ind w:left="261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1553C9E7" w14:textId="77777777" w:rsidTr="00CA16D4">
        <w:trPr>
          <w:cantSplit/>
          <w:trHeight w:val="315"/>
        </w:trPr>
        <w:tc>
          <w:tcPr>
            <w:tcW w:w="4239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0CAF925E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Imię: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EC863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6EAA4631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Imię:</w:t>
            </w:r>
          </w:p>
        </w:tc>
      </w:tr>
      <w:tr w:rsidR="005C57CD" w:rsidRPr="00573A93" w14:paraId="72FB6BE7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4A755F63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13D922D9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C1A960F" w14:textId="77777777" w:rsidR="005C57CD" w:rsidRPr="00573A93" w:rsidRDefault="005C57CD" w:rsidP="00CA16D4">
            <w:pPr>
              <w:ind w:left="261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2858E75B" w14:textId="77777777" w:rsidTr="00CA16D4">
        <w:trPr>
          <w:cantSplit/>
          <w:trHeight w:val="309"/>
        </w:trPr>
        <w:tc>
          <w:tcPr>
            <w:tcW w:w="4239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32676E6F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4795B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57B07A83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</w:tr>
      <w:tr w:rsidR="005C57CD" w:rsidRPr="00573A93" w14:paraId="75A13D0B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5B059E2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09752C6A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6F3594FA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234AA9DC" w14:textId="77777777" w:rsidTr="00CA16D4">
        <w:trPr>
          <w:cantSplit/>
          <w:trHeight w:val="317"/>
        </w:trPr>
        <w:tc>
          <w:tcPr>
            <w:tcW w:w="4239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45AFC382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Adres e-mail: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C3D74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3BFE3BD8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Adres e-mail:</w:t>
            </w:r>
          </w:p>
        </w:tc>
      </w:tr>
      <w:tr w:rsidR="005C57CD" w:rsidRPr="00573A93" w14:paraId="48D88EFE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26325FB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30B4C57B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2208DB7A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0FED4CED" w14:textId="77777777" w:rsidTr="00CA16D4">
        <w:trPr>
          <w:cantSplit/>
          <w:trHeight w:val="367"/>
        </w:trPr>
        <w:tc>
          <w:tcPr>
            <w:tcW w:w="9288" w:type="dxa"/>
            <w:gridSpan w:val="6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36F27E8A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Nazwa Uczelni / Wydział / Instytut:</w:t>
            </w:r>
          </w:p>
        </w:tc>
      </w:tr>
      <w:tr w:rsidR="005C57CD" w:rsidRPr="00573A93" w14:paraId="0BA4CFE9" w14:textId="77777777" w:rsidTr="00CA16D4">
        <w:trPr>
          <w:cantSplit/>
        </w:trPr>
        <w:tc>
          <w:tcPr>
            <w:tcW w:w="9288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1DACDCF1" w14:textId="77777777" w:rsidR="005C57CD" w:rsidRPr="00573A93" w:rsidRDefault="005C57CD" w:rsidP="00CA16D4">
            <w:pPr>
              <w:rPr>
                <w:rFonts w:cs="Calibri"/>
                <w:color w:val="808080"/>
                <w:sz w:val="20"/>
                <w:lang w:val="pl-PL"/>
              </w:rPr>
            </w:pPr>
          </w:p>
        </w:tc>
      </w:tr>
      <w:tr w:rsidR="005C57CD" w:rsidRPr="00573A93" w14:paraId="52445ED1" w14:textId="77777777" w:rsidTr="00CA16D4">
        <w:trPr>
          <w:cantSplit/>
          <w:trHeight w:val="369"/>
        </w:trPr>
        <w:tc>
          <w:tcPr>
            <w:tcW w:w="9288" w:type="dxa"/>
            <w:gridSpan w:val="6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4CC8E6A0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Tytuł pracy:</w:t>
            </w:r>
          </w:p>
        </w:tc>
      </w:tr>
      <w:tr w:rsidR="005C57CD" w:rsidRPr="00573A93" w14:paraId="261BF4E9" w14:textId="77777777" w:rsidTr="00CA16D4">
        <w:trPr>
          <w:cantSplit/>
          <w:trHeight w:val="510"/>
        </w:trPr>
        <w:tc>
          <w:tcPr>
            <w:tcW w:w="9288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23F657D6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</w:p>
          <w:p w14:paraId="3C947366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</w:p>
        </w:tc>
      </w:tr>
      <w:tr w:rsidR="00573A93" w:rsidRPr="00573A93" w14:paraId="6DB510E5" w14:textId="77777777" w:rsidTr="00CA16D4">
        <w:trPr>
          <w:cantSplit/>
          <w:trHeight w:val="317"/>
        </w:trPr>
        <w:tc>
          <w:tcPr>
            <w:tcW w:w="4239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198F54DB" w14:textId="77777777" w:rsidR="00573A93" w:rsidRPr="00573A93" w:rsidRDefault="00573A93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Data obrony pracy (</w:t>
            </w:r>
            <w:proofErr w:type="spellStart"/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):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7109B" w14:textId="77777777" w:rsidR="00573A93" w:rsidRPr="00573A93" w:rsidRDefault="00573A93" w:rsidP="00CA16D4">
            <w:pPr>
              <w:ind w:firstLine="180"/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4C04C2E1" w14:textId="77777777" w:rsidR="00573A93" w:rsidRPr="00573A93" w:rsidRDefault="00573A93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Ocena pracy:</w:t>
            </w:r>
          </w:p>
        </w:tc>
      </w:tr>
      <w:tr w:rsidR="00573A93" w:rsidRPr="00573A93" w14:paraId="6A2D739D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6561541" w14:textId="77777777" w:rsidR="00573A93" w:rsidRPr="00573A93" w:rsidRDefault="00573A93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3F7A4664" w14:textId="77777777" w:rsidR="00573A93" w:rsidRPr="00573A93" w:rsidRDefault="00573A93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0EB33C2" w14:textId="77777777" w:rsidR="00573A93" w:rsidRPr="00573A93" w:rsidRDefault="00573A93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192F8C09" w14:textId="77777777" w:rsidTr="00CA16D4">
        <w:trPr>
          <w:cantSplit/>
          <w:trHeight w:val="315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93B94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Rodzaj pracy:*</w:t>
            </w:r>
          </w:p>
        </w:tc>
      </w:tr>
      <w:tr w:rsidR="005C57CD" w:rsidRPr="00573A93" w14:paraId="6AA02D1C" w14:textId="77777777" w:rsidTr="00CA16D4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501C0511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5DFB482C" w14:textId="77777777" w:rsidR="005C57CD" w:rsidRPr="00573A93" w:rsidRDefault="005C57CD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0C0CA883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96BFA" w14:textId="77777777" w:rsidR="005C57CD" w:rsidRPr="00573A93" w:rsidRDefault="005C57CD" w:rsidP="00CA16D4">
            <w:pPr>
              <w:rPr>
                <w:rFonts w:cs="Calibri"/>
                <w:sz w:val="20"/>
                <w:lang w:val="pl-PL"/>
              </w:rPr>
            </w:pPr>
            <w:r w:rsidRPr="00573A93">
              <w:rPr>
                <w:rFonts w:cs="Calibri"/>
                <w:sz w:val="20"/>
                <w:szCs w:val="20"/>
                <w:lang w:val="pl-PL"/>
              </w:rPr>
              <w:t>Licencjacka</w:t>
            </w:r>
          </w:p>
        </w:tc>
      </w:tr>
      <w:tr w:rsidR="005C57CD" w:rsidRPr="00573A93" w14:paraId="66F14DA4" w14:textId="77777777" w:rsidTr="00CA16D4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1DEF7C77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0786AD49" w14:textId="77777777" w:rsidR="005C57CD" w:rsidRPr="00573A93" w:rsidRDefault="005C57CD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54B28B02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B9C1F" w14:textId="77777777" w:rsidR="005C57CD" w:rsidRPr="00573A93" w:rsidRDefault="005C57CD" w:rsidP="00CA16D4">
            <w:pPr>
              <w:rPr>
                <w:rFonts w:cs="Calibri"/>
                <w:sz w:val="20"/>
                <w:lang w:val="pl-PL"/>
              </w:rPr>
            </w:pPr>
            <w:r w:rsidRPr="00573A93">
              <w:rPr>
                <w:rFonts w:cs="Calibri"/>
                <w:sz w:val="20"/>
                <w:lang w:val="pl-PL"/>
              </w:rPr>
              <w:t>Inżynierska</w:t>
            </w:r>
          </w:p>
        </w:tc>
      </w:tr>
      <w:tr w:rsidR="005C57CD" w:rsidRPr="00573A93" w14:paraId="0C1D4FE5" w14:textId="77777777" w:rsidTr="00CA16D4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523C7A7F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753445E1" w14:textId="77777777" w:rsidR="005C57CD" w:rsidRPr="00573A93" w:rsidRDefault="005C57CD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7169D095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3CA1C" w14:textId="77777777" w:rsidR="005C57CD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  <w:r w:rsidRPr="00573A93">
              <w:rPr>
                <w:rFonts w:cs="Calibri"/>
                <w:color w:val="000000"/>
                <w:sz w:val="20"/>
                <w:szCs w:val="21"/>
                <w:lang w:val="pl-PL"/>
              </w:rPr>
              <w:t>M</w:t>
            </w:r>
            <w:r w:rsidR="005C57CD" w:rsidRPr="00573A93">
              <w:rPr>
                <w:rFonts w:cs="Calibri"/>
                <w:color w:val="000000"/>
                <w:sz w:val="20"/>
                <w:szCs w:val="21"/>
                <w:lang w:val="pl-PL"/>
              </w:rPr>
              <w:t>agisterska</w:t>
            </w:r>
            <w:r w:rsidR="005C57CD" w:rsidRPr="00573A93">
              <w:rPr>
                <w:rFonts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</w:tr>
      <w:tr w:rsidR="005C57CD" w:rsidRPr="00573A93" w14:paraId="0BD2DC30" w14:textId="77777777" w:rsidTr="00CA16D4">
        <w:trPr>
          <w:cantSplit/>
          <w:trHeight w:val="529"/>
        </w:trPr>
        <w:tc>
          <w:tcPr>
            <w:tcW w:w="9288" w:type="dxa"/>
            <w:gridSpan w:val="6"/>
            <w:tcBorders>
              <w:top w:val="nil"/>
              <w:left w:val="nil"/>
              <w:bottom w:val="single" w:sz="4" w:space="0" w:color="000080"/>
              <w:right w:val="nil"/>
            </w:tcBorders>
          </w:tcPr>
          <w:p w14:paraId="5B8EAEC0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lastRenderedPageBreak/>
              <w:t>Streszczenie pracy</w:t>
            </w:r>
            <w:r w:rsidR="00573A93"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:</w:t>
            </w:r>
          </w:p>
        </w:tc>
      </w:tr>
      <w:tr w:rsidR="005C57CD" w:rsidRPr="00573A93" w14:paraId="7CEC21CF" w14:textId="77777777" w:rsidTr="00CA16D4">
        <w:trPr>
          <w:cantSplit/>
          <w:trHeight w:val="10192"/>
        </w:trPr>
        <w:tc>
          <w:tcPr>
            <w:tcW w:w="9288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355C826" w14:textId="77777777" w:rsidR="005C57CD" w:rsidRPr="00573A93" w:rsidRDefault="005C57CD" w:rsidP="00CA16D4">
            <w:pPr>
              <w:rPr>
                <w:rFonts w:cs="Calibri"/>
                <w:color w:val="808080"/>
                <w:sz w:val="20"/>
                <w:lang w:val="pl-PL"/>
              </w:rPr>
            </w:pPr>
          </w:p>
        </w:tc>
      </w:tr>
      <w:tr w:rsidR="005C57CD" w:rsidRPr="009908F3" w14:paraId="3B89A196" w14:textId="77777777" w:rsidTr="00CA16D4">
        <w:trPr>
          <w:cantSplit/>
          <w:trHeight w:val="77"/>
        </w:trPr>
        <w:tc>
          <w:tcPr>
            <w:tcW w:w="9288" w:type="dxa"/>
            <w:gridSpan w:val="6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</w:tcPr>
          <w:p w14:paraId="09D9F165" w14:textId="77777777" w:rsidR="005C57CD" w:rsidRPr="00573A93" w:rsidRDefault="005C57CD" w:rsidP="00CA16D4">
            <w:pPr>
              <w:ind w:firstLine="180"/>
              <w:rPr>
                <w:ins w:id="0" w:author=" " w:date="2010-12-10T14:27:00Z"/>
                <w:rFonts w:cs="Calibri"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color w:val="808080"/>
                <w:sz w:val="20"/>
                <w:lang w:val="pl-PL"/>
              </w:rPr>
              <w:t>Spis załączników</w:t>
            </w:r>
          </w:p>
          <w:p w14:paraId="090E7873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</w:p>
          <w:p w14:paraId="0B2F9591" w14:textId="77777777" w:rsidR="005C57CD" w:rsidRPr="00573A93" w:rsidRDefault="005C57CD" w:rsidP="00CA16D4">
            <w:pPr>
              <w:ind w:firstLine="180"/>
              <w:jc w:val="right"/>
              <w:rPr>
                <w:rFonts w:cs="Calibri"/>
                <w:b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color w:val="808080"/>
                <w:sz w:val="20"/>
                <w:lang w:val="pl-PL"/>
              </w:rPr>
              <w:t>Data i podpis:</w:t>
            </w:r>
          </w:p>
        </w:tc>
      </w:tr>
      <w:tr w:rsidR="005C57CD" w:rsidRPr="00573A93" w14:paraId="469C6B2B" w14:textId="77777777" w:rsidTr="00CA16D4">
        <w:trPr>
          <w:cantSplit/>
          <w:trHeight w:val="566"/>
        </w:trPr>
        <w:tc>
          <w:tcPr>
            <w:tcW w:w="9288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2A08BD07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</w:p>
          <w:p w14:paraId="2C487E99" w14:textId="77777777" w:rsidR="005C57CD" w:rsidRPr="00573A93" w:rsidRDefault="005C57CD" w:rsidP="00CA16D4">
            <w:pPr>
              <w:ind w:firstLine="180"/>
              <w:jc w:val="right"/>
              <w:rPr>
                <w:rFonts w:cs="Calibri"/>
                <w:color w:val="808080"/>
                <w:sz w:val="20"/>
                <w:lang w:val="pl-PL"/>
              </w:rPr>
            </w:pPr>
          </w:p>
          <w:p w14:paraId="742D913D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 xml:space="preserve">   .……………………………………….                            …………………..………………………….</w:t>
            </w:r>
          </w:p>
          <w:p w14:paraId="1329D350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 xml:space="preserve">                  (Autor pracy)                                                           (Opiniujący pracę)</w:t>
            </w:r>
          </w:p>
        </w:tc>
      </w:tr>
    </w:tbl>
    <w:p w14:paraId="79C838EB" w14:textId="77777777" w:rsidR="005C57CD" w:rsidRPr="00573A93" w:rsidRDefault="005C57CD" w:rsidP="005C57CD">
      <w:pPr>
        <w:pStyle w:val="Default"/>
        <w:rPr>
          <w:rFonts w:ascii="Calibri" w:hAnsi="Calibri" w:cs="Calibri"/>
          <w:b/>
          <w:sz w:val="23"/>
          <w:szCs w:val="23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60"/>
        <w:gridCol w:w="236"/>
        <w:gridCol w:w="8404"/>
      </w:tblGrid>
      <w:tr w:rsidR="00573A93" w:rsidRPr="009908F3" w14:paraId="1D1D3B25" w14:textId="77777777" w:rsidTr="00CA16D4">
        <w:trPr>
          <w:cantSplit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3C8995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Warunki udziału w Konkursie:</w:t>
            </w:r>
          </w:p>
          <w:p w14:paraId="5A76D67E" w14:textId="77777777" w:rsidR="00573A93" w:rsidRPr="00573A93" w:rsidRDefault="00573A93" w:rsidP="00CA16D4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poprawne wypełnienie wszystkich danych formularza zgłoszeniowego, wyrażenie zgody na zbieranie i przetwarzanie danych osobowych oraz zapoznanie się i akceptacja Regulaminu Konkursu</w:t>
            </w:r>
          </w:p>
          <w:p w14:paraId="1C0F96E9" w14:textId="67393FA0" w:rsidR="00573A93" w:rsidRPr="00573A93" w:rsidRDefault="00573A93" w:rsidP="009F2E0D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dostarczenie </w:t>
            </w:r>
            <w:r w:rsidRPr="00573A93">
              <w:rPr>
                <w:rFonts w:ascii="Calibri" w:hAnsi="Calibri" w:cs="Calibri"/>
                <w:lang w:val="pl-PL"/>
              </w:rPr>
              <w:t xml:space="preserve">dokumentacji wniosku (formularz zgłoszeniowy, praca dyplomowa </w:t>
            </w:r>
            <w:r w:rsidRPr="00573A93">
              <w:rPr>
                <w:rFonts w:ascii="Calibri" w:hAnsi="Calibri" w:cs="Calibri"/>
                <w:lang w:val="pl-PL"/>
              </w:rPr>
              <w:br/>
              <w:t xml:space="preserve">z załącznikami, </w:t>
            </w: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opinia </w:t>
            </w:r>
            <w:r w:rsidRPr="00573A93">
              <w:rPr>
                <w:rFonts w:ascii="Calibri" w:hAnsi="Calibri" w:cs="Calibri"/>
                <w:lang w:val="pl-PL"/>
              </w:rPr>
              <w:t xml:space="preserve">jednej z wymienionych osób: promotora pracy, recenzenta pracy, dziekana, prodziekana wydziału, opiekuna kierunku) </w:t>
            </w:r>
            <w:r w:rsidR="003E7F88">
              <w:rPr>
                <w:rFonts w:ascii="Calibri" w:hAnsi="Calibri" w:cs="Calibri"/>
                <w:szCs w:val="24"/>
                <w:lang w:val="pl-PL"/>
              </w:rPr>
              <w:t xml:space="preserve">do dnia </w:t>
            </w:r>
            <w:r w:rsidR="009908F3">
              <w:rPr>
                <w:rFonts w:ascii="Calibri" w:hAnsi="Calibri" w:cs="Calibri"/>
                <w:szCs w:val="24"/>
                <w:lang w:val="pl-PL"/>
              </w:rPr>
              <w:t>28</w:t>
            </w:r>
            <w:r w:rsidR="009908F3" w:rsidRPr="001A6391">
              <w:rPr>
                <w:rFonts w:ascii="Calibri" w:hAnsi="Calibri" w:cs="Calibri"/>
                <w:szCs w:val="24"/>
                <w:lang w:val="pl-PL"/>
              </w:rPr>
              <w:t xml:space="preserve"> </w:t>
            </w:r>
            <w:r w:rsidR="009908F3">
              <w:rPr>
                <w:rFonts w:ascii="Calibri" w:hAnsi="Calibri" w:cs="Calibri"/>
                <w:szCs w:val="24"/>
                <w:lang w:val="pl-PL"/>
              </w:rPr>
              <w:t>lutego</w:t>
            </w:r>
            <w:r w:rsidR="009908F3">
              <w:rPr>
                <w:rFonts w:cs="Calibri"/>
                <w:szCs w:val="24"/>
                <w:lang w:val="pl-PL"/>
              </w:rPr>
              <w:t xml:space="preserve"> </w:t>
            </w:r>
            <w:r w:rsidR="009908F3" w:rsidRPr="00095B0B">
              <w:rPr>
                <w:rFonts w:ascii="Calibri" w:hAnsi="Calibri" w:cs="Calibri"/>
                <w:szCs w:val="24"/>
                <w:lang w:val="pl-PL"/>
              </w:rPr>
              <w:t>20</w:t>
            </w:r>
            <w:r w:rsidR="009908F3">
              <w:rPr>
                <w:rFonts w:ascii="Calibri" w:hAnsi="Calibri" w:cs="Calibri"/>
                <w:szCs w:val="24"/>
                <w:lang w:val="pl-PL"/>
              </w:rPr>
              <w:t>26</w:t>
            </w:r>
            <w:r w:rsidR="009908F3" w:rsidRPr="00AF2C32">
              <w:rPr>
                <w:rFonts w:ascii="Calibri" w:hAnsi="Calibri" w:cs="Calibri"/>
                <w:szCs w:val="24"/>
                <w:lang w:val="pl-PL"/>
              </w:rPr>
              <w:t xml:space="preserve"> </w:t>
            </w:r>
            <w:r w:rsidRPr="00573A93">
              <w:rPr>
                <w:rFonts w:ascii="Calibri" w:hAnsi="Calibri" w:cs="Calibri"/>
                <w:szCs w:val="24"/>
                <w:lang w:val="pl-PL"/>
              </w:rPr>
              <w:t>roku</w:t>
            </w:r>
          </w:p>
        </w:tc>
      </w:tr>
      <w:tr w:rsidR="00573A93" w:rsidRPr="009908F3" w14:paraId="1B72C2F3" w14:textId="77777777" w:rsidTr="00CA16D4">
        <w:trPr>
          <w:cantSplit/>
          <w:trHeight w:val="360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2AD66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* - wstawić 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X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br/>
              <w:t xml:space="preserve">** - 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t>w przypadku dwóch lub więcej autorów należy wypełnić kolejną kartę zgłoszenia i karty przesłać razem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br/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***</w:t>
            </w: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- dane promotora, recenzenta, dziekana, prodziekana wydziału, opiekuna kierunku</w:t>
            </w:r>
          </w:p>
        </w:tc>
      </w:tr>
      <w:tr w:rsidR="00573A93" w:rsidRPr="00573A93" w14:paraId="22DAB31E" w14:textId="77777777" w:rsidTr="00CA16D4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1CADB427" w14:textId="77777777" w:rsidR="00573A93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4EE507C5" w14:textId="77777777" w:rsidR="00573A93" w:rsidRPr="00573A93" w:rsidRDefault="00573A93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4367F4F8" w14:textId="77777777" w:rsidR="00573A93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vMerge w:val="restart"/>
            <w:tcBorders>
              <w:top w:val="nil"/>
              <w:left w:val="nil"/>
              <w:right w:val="nil"/>
            </w:tcBorders>
          </w:tcPr>
          <w:p w14:paraId="062DB739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lang w:val="pl-PL"/>
              </w:rPr>
              <w:t>Akceptuję Regulamin Konkursu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</w:tc>
      </w:tr>
      <w:tr w:rsidR="00573A93" w:rsidRPr="00573A93" w14:paraId="2FB73118" w14:textId="77777777" w:rsidTr="00CA16D4">
        <w:trPr>
          <w:cantSplit/>
          <w:trHeight w:val="142"/>
        </w:trPr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63C39" w14:textId="77777777" w:rsidR="00573A93" w:rsidRPr="00573A93" w:rsidRDefault="00573A93" w:rsidP="00CA16D4">
            <w:pPr>
              <w:rPr>
                <w:rFonts w:cs="Calibri"/>
                <w:sz w:val="8"/>
                <w:lang w:val="pl-PL"/>
              </w:rPr>
            </w:pPr>
          </w:p>
        </w:tc>
        <w:tc>
          <w:tcPr>
            <w:tcW w:w="8404" w:type="dxa"/>
            <w:vMerge/>
            <w:tcBorders>
              <w:left w:val="nil"/>
              <w:bottom w:val="nil"/>
              <w:right w:val="nil"/>
            </w:tcBorders>
          </w:tcPr>
          <w:p w14:paraId="5F1124A2" w14:textId="77777777" w:rsidR="00573A93" w:rsidRPr="00573A93" w:rsidRDefault="00573A93" w:rsidP="00CA16D4">
            <w:pPr>
              <w:rPr>
                <w:rFonts w:cs="Calibri"/>
                <w:sz w:val="8"/>
                <w:lang w:val="pl-PL"/>
              </w:rPr>
            </w:pPr>
          </w:p>
        </w:tc>
      </w:tr>
      <w:tr w:rsidR="00573A93" w:rsidRPr="009908F3" w14:paraId="0798019F" w14:textId="77777777" w:rsidTr="00CA16D4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21E3422F" w14:textId="77777777" w:rsidR="00573A93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266EBE19" w14:textId="77777777" w:rsidR="00573A93" w:rsidRPr="00573A93" w:rsidRDefault="00573A93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017F8154" w14:textId="77777777" w:rsidR="00573A93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tcBorders>
              <w:top w:val="nil"/>
              <w:left w:val="nil"/>
              <w:right w:val="nil"/>
            </w:tcBorders>
          </w:tcPr>
          <w:p w14:paraId="1391287E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Wyrażam zgodę na zbieranie i przetwarzanie </w:t>
            </w:r>
            <w:r w:rsidRPr="00573A93">
              <w:rPr>
                <w:rFonts w:ascii="Calibri" w:hAnsi="Calibri" w:cs="Calibri"/>
                <w:lang w:val="pl-PL"/>
              </w:rPr>
              <w:t>podanych przeze mnie danych osobowych przez Stowarzyszenie ITS Polska zgodnie z Ustawą o ochronie danych osobowych z dnia 29 sierpnia 1997 r. (warunek udziału w Konkursie)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  <w:p w14:paraId="42CB2D5C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sz w:val="12"/>
                <w:lang w:val="pl-PL"/>
              </w:rPr>
            </w:pPr>
          </w:p>
        </w:tc>
      </w:tr>
    </w:tbl>
    <w:p w14:paraId="6D82EECD" w14:textId="77777777" w:rsidR="00D519C2" w:rsidRPr="00573A93" w:rsidRDefault="00D519C2" w:rsidP="005C57CD">
      <w:pPr>
        <w:spacing w:after="0" w:line="264" w:lineRule="auto"/>
        <w:jc w:val="both"/>
        <w:rPr>
          <w:rFonts w:cs="Calibri"/>
          <w:b/>
          <w:i/>
          <w:sz w:val="20"/>
          <w:szCs w:val="20"/>
          <w:lang w:val="pl-PL"/>
        </w:rPr>
      </w:pPr>
    </w:p>
    <w:sectPr w:rsidR="00D519C2" w:rsidRPr="00573A93" w:rsidSect="00573A93">
      <w:footerReference w:type="default" r:id="rId8"/>
      <w:pgSz w:w="12240" w:h="15840"/>
      <w:pgMar w:top="719" w:right="1440" w:bottom="709" w:left="1440" w:header="720" w:footer="241" w:gutter="0"/>
      <w:pgBorders w:offsetFrom="page">
        <w:top w:val="single" w:sz="18" w:space="24" w:color="920000"/>
        <w:left w:val="single" w:sz="18" w:space="24" w:color="920000"/>
        <w:bottom w:val="single" w:sz="18" w:space="24" w:color="920000"/>
        <w:right w:val="single" w:sz="18" w:space="24" w:color="92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F3B4D" w14:textId="77777777" w:rsidR="00101CB8" w:rsidRDefault="00101CB8" w:rsidP="00806AB2">
      <w:pPr>
        <w:spacing w:after="0" w:line="240" w:lineRule="auto"/>
      </w:pPr>
      <w:r>
        <w:separator/>
      </w:r>
    </w:p>
  </w:endnote>
  <w:endnote w:type="continuationSeparator" w:id="0">
    <w:p w14:paraId="09F0DC64" w14:textId="77777777" w:rsidR="00101CB8" w:rsidRDefault="00101CB8" w:rsidP="0080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15D74" w14:textId="77777777" w:rsidR="007D6D60" w:rsidRPr="006A7DFA" w:rsidRDefault="007D6D60" w:rsidP="006A7DFA">
    <w:pPr>
      <w:pStyle w:val="Footer"/>
      <w:tabs>
        <w:tab w:val="clear" w:pos="9406"/>
      </w:tabs>
      <w:ind w:left="-993" w:right="-988"/>
      <w:rPr>
        <w:sz w:val="24"/>
        <w:szCs w:val="24"/>
        <w:lang w:val="pl-PL"/>
      </w:rPr>
    </w:pPr>
    <w:r>
      <w:rPr>
        <w:sz w:val="24"/>
        <w:szCs w:val="24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59BB4" w14:textId="77777777" w:rsidR="00101CB8" w:rsidRDefault="00101CB8" w:rsidP="00806AB2">
      <w:pPr>
        <w:spacing w:after="0" w:line="240" w:lineRule="auto"/>
      </w:pPr>
      <w:r>
        <w:separator/>
      </w:r>
    </w:p>
  </w:footnote>
  <w:footnote w:type="continuationSeparator" w:id="0">
    <w:p w14:paraId="195D7749" w14:textId="77777777" w:rsidR="00101CB8" w:rsidRDefault="00101CB8" w:rsidP="0080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4969"/>
    <w:multiLevelType w:val="hybridMultilevel"/>
    <w:tmpl w:val="2DD6F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34DE"/>
    <w:multiLevelType w:val="hybridMultilevel"/>
    <w:tmpl w:val="E83E1C7E"/>
    <w:lvl w:ilvl="0" w:tplc="1910ECD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D230B"/>
    <w:multiLevelType w:val="hybridMultilevel"/>
    <w:tmpl w:val="2F02A9B4"/>
    <w:lvl w:ilvl="0" w:tplc="3D10FC1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2092F45"/>
    <w:multiLevelType w:val="multilevel"/>
    <w:tmpl w:val="057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E46F27"/>
    <w:multiLevelType w:val="hybridMultilevel"/>
    <w:tmpl w:val="1356370A"/>
    <w:lvl w:ilvl="0" w:tplc="5E520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1155AA"/>
    <w:multiLevelType w:val="hybridMultilevel"/>
    <w:tmpl w:val="143ED1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7DA9A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C722B"/>
    <w:multiLevelType w:val="hybridMultilevel"/>
    <w:tmpl w:val="411ADFE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9F631E"/>
    <w:multiLevelType w:val="hybridMultilevel"/>
    <w:tmpl w:val="921E26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630701">
    <w:abstractNumId w:val="7"/>
  </w:num>
  <w:num w:numId="2" w16cid:durableId="159397232">
    <w:abstractNumId w:val="4"/>
  </w:num>
  <w:num w:numId="3" w16cid:durableId="1371955500">
    <w:abstractNumId w:val="3"/>
  </w:num>
  <w:num w:numId="4" w16cid:durableId="748692296">
    <w:abstractNumId w:val="1"/>
  </w:num>
  <w:num w:numId="5" w16cid:durableId="881790892">
    <w:abstractNumId w:val="0"/>
  </w:num>
  <w:num w:numId="6" w16cid:durableId="1867448852">
    <w:abstractNumId w:val="6"/>
  </w:num>
  <w:num w:numId="7" w16cid:durableId="1499345331">
    <w:abstractNumId w:val="2"/>
  </w:num>
  <w:num w:numId="8" w16cid:durableId="15985154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5A"/>
    <w:rsid w:val="00011B19"/>
    <w:rsid w:val="00023A82"/>
    <w:rsid w:val="0003556B"/>
    <w:rsid w:val="000B7D08"/>
    <w:rsid w:val="000D4852"/>
    <w:rsid w:val="000E0258"/>
    <w:rsid w:val="000E210E"/>
    <w:rsid w:val="00101CB8"/>
    <w:rsid w:val="00105D38"/>
    <w:rsid w:val="00121B21"/>
    <w:rsid w:val="001321F0"/>
    <w:rsid w:val="00137D4B"/>
    <w:rsid w:val="001414BF"/>
    <w:rsid w:val="00163854"/>
    <w:rsid w:val="001643B1"/>
    <w:rsid w:val="00170A5C"/>
    <w:rsid w:val="00184DA8"/>
    <w:rsid w:val="001941DA"/>
    <w:rsid w:val="001A7A07"/>
    <w:rsid w:val="001E14C6"/>
    <w:rsid w:val="001F5E2E"/>
    <w:rsid w:val="002124DF"/>
    <w:rsid w:val="00213F17"/>
    <w:rsid w:val="00215206"/>
    <w:rsid w:val="002231B8"/>
    <w:rsid w:val="00230862"/>
    <w:rsid w:val="002809D3"/>
    <w:rsid w:val="00293A73"/>
    <w:rsid w:val="002B52D5"/>
    <w:rsid w:val="002B7CD4"/>
    <w:rsid w:val="002C70FC"/>
    <w:rsid w:val="002E2BD0"/>
    <w:rsid w:val="00332683"/>
    <w:rsid w:val="00342D11"/>
    <w:rsid w:val="0036593D"/>
    <w:rsid w:val="003823E6"/>
    <w:rsid w:val="003A27A6"/>
    <w:rsid w:val="003A630B"/>
    <w:rsid w:val="003B3845"/>
    <w:rsid w:val="003C51A7"/>
    <w:rsid w:val="003D3C8E"/>
    <w:rsid w:val="003D40E4"/>
    <w:rsid w:val="003E4DC0"/>
    <w:rsid w:val="003E7F88"/>
    <w:rsid w:val="00417E27"/>
    <w:rsid w:val="00432E9B"/>
    <w:rsid w:val="0046639A"/>
    <w:rsid w:val="00492464"/>
    <w:rsid w:val="004A02C5"/>
    <w:rsid w:val="004D4794"/>
    <w:rsid w:val="00535E6A"/>
    <w:rsid w:val="0054193B"/>
    <w:rsid w:val="00572CE1"/>
    <w:rsid w:val="00573A93"/>
    <w:rsid w:val="005A09D8"/>
    <w:rsid w:val="005B09B3"/>
    <w:rsid w:val="005C57CD"/>
    <w:rsid w:val="00615C47"/>
    <w:rsid w:val="006366E9"/>
    <w:rsid w:val="00671A7A"/>
    <w:rsid w:val="0068329B"/>
    <w:rsid w:val="006A7DFA"/>
    <w:rsid w:val="006D45E3"/>
    <w:rsid w:val="006E5D7A"/>
    <w:rsid w:val="0070026B"/>
    <w:rsid w:val="007023AB"/>
    <w:rsid w:val="00730512"/>
    <w:rsid w:val="00740A8E"/>
    <w:rsid w:val="00740CE8"/>
    <w:rsid w:val="007853D0"/>
    <w:rsid w:val="00785B79"/>
    <w:rsid w:val="007A341F"/>
    <w:rsid w:val="007A4085"/>
    <w:rsid w:val="007C391C"/>
    <w:rsid w:val="007C3D7B"/>
    <w:rsid w:val="007D6D60"/>
    <w:rsid w:val="007E0913"/>
    <w:rsid w:val="00800B5A"/>
    <w:rsid w:val="00806AB2"/>
    <w:rsid w:val="00807CC9"/>
    <w:rsid w:val="008205E7"/>
    <w:rsid w:val="00880C82"/>
    <w:rsid w:val="00896BF5"/>
    <w:rsid w:val="008A44C3"/>
    <w:rsid w:val="008E0DE8"/>
    <w:rsid w:val="008E6C7E"/>
    <w:rsid w:val="008F248D"/>
    <w:rsid w:val="009248E3"/>
    <w:rsid w:val="00960D16"/>
    <w:rsid w:val="00961B3D"/>
    <w:rsid w:val="009908F3"/>
    <w:rsid w:val="009A74CB"/>
    <w:rsid w:val="009B61FD"/>
    <w:rsid w:val="009C45C6"/>
    <w:rsid w:val="009C477E"/>
    <w:rsid w:val="009D0778"/>
    <w:rsid w:val="009E5BA2"/>
    <w:rsid w:val="009F2E0D"/>
    <w:rsid w:val="00A162A8"/>
    <w:rsid w:val="00A2431F"/>
    <w:rsid w:val="00A358A1"/>
    <w:rsid w:val="00A41957"/>
    <w:rsid w:val="00A7143E"/>
    <w:rsid w:val="00A73D3A"/>
    <w:rsid w:val="00A73F43"/>
    <w:rsid w:val="00A77B88"/>
    <w:rsid w:val="00A87180"/>
    <w:rsid w:val="00AC0EF4"/>
    <w:rsid w:val="00AE2C25"/>
    <w:rsid w:val="00AF58C4"/>
    <w:rsid w:val="00B149FD"/>
    <w:rsid w:val="00B4128F"/>
    <w:rsid w:val="00B87387"/>
    <w:rsid w:val="00BB40E8"/>
    <w:rsid w:val="00BC2AB6"/>
    <w:rsid w:val="00BD1C59"/>
    <w:rsid w:val="00BD4C09"/>
    <w:rsid w:val="00BE101F"/>
    <w:rsid w:val="00BF3DB9"/>
    <w:rsid w:val="00C061F2"/>
    <w:rsid w:val="00C36053"/>
    <w:rsid w:val="00C60420"/>
    <w:rsid w:val="00C72C6D"/>
    <w:rsid w:val="00C92B94"/>
    <w:rsid w:val="00CA16D4"/>
    <w:rsid w:val="00CA21C3"/>
    <w:rsid w:val="00CB64CB"/>
    <w:rsid w:val="00CC4890"/>
    <w:rsid w:val="00CD5814"/>
    <w:rsid w:val="00CE38C3"/>
    <w:rsid w:val="00CE5CBA"/>
    <w:rsid w:val="00CF0529"/>
    <w:rsid w:val="00CF7493"/>
    <w:rsid w:val="00D05DCC"/>
    <w:rsid w:val="00D16B50"/>
    <w:rsid w:val="00D46330"/>
    <w:rsid w:val="00D519C2"/>
    <w:rsid w:val="00D85533"/>
    <w:rsid w:val="00DB72CF"/>
    <w:rsid w:val="00DC6FE0"/>
    <w:rsid w:val="00DD0415"/>
    <w:rsid w:val="00DD0F52"/>
    <w:rsid w:val="00DD21EB"/>
    <w:rsid w:val="00E012E6"/>
    <w:rsid w:val="00E15C43"/>
    <w:rsid w:val="00E23925"/>
    <w:rsid w:val="00E50A2B"/>
    <w:rsid w:val="00E76124"/>
    <w:rsid w:val="00E977DB"/>
    <w:rsid w:val="00EA07DC"/>
    <w:rsid w:val="00EB105D"/>
    <w:rsid w:val="00EC5C5A"/>
    <w:rsid w:val="00EC6BBA"/>
    <w:rsid w:val="00ED0022"/>
    <w:rsid w:val="00ED5F5E"/>
    <w:rsid w:val="00EE0099"/>
    <w:rsid w:val="00EE2612"/>
    <w:rsid w:val="00F50E58"/>
    <w:rsid w:val="00F71234"/>
    <w:rsid w:val="00F730D5"/>
    <w:rsid w:val="00F816F4"/>
    <w:rsid w:val="00F83EFB"/>
    <w:rsid w:val="00F93483"/>
    <w:rsid w:val="00F943B9"/>
    <w:rsid w:val="00FB5EF7"/>
    <w:rsid w:val="00FB658A"/>
    <w:rsid w:val="00FC1629"/>
    <w:rsid w:val="00FC3F5C"/>
    <w:rsid w:val="00FD63F1"/>
    <w:rsid w:val="00FD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BA13FA"/>
  <w15:chartTrackingRefBased/>
  <w15:docId w15:val="{E5FBB552-089C-9847-9679-6F34CC15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D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C57C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06A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6AB2"/>
  </w:style>
  <w:style w:type="character" w:styleId="EndnoteReference">
    <w:name w:val="endnote reference"/>
    <w:uiPriority w:val="99"/>
    <w:semiHidden/>
    <w:unhideWhenUsed/>
    <w:rsid w:val="00806AB2"/>
    <w:rPr>
      <w:vertAlign w:val="superscript"/>
    </w:rPr>
  </w:style>
  <w:style w:type="character" w:styleId="Hyperlink">
    <w:name w:val="Hyperlink"/>
    <w:rsid w:val="007023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7D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A7D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D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A7DF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DFA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4D4794"/>
    <w:rPr>
      <w:i/>
      <w:iCs/>
    </w:rPr>
  </w:style>
  <w:style w:type="character" w:styleId="Strong">
    <w:name w:val="Strong"/>
    <w:uiPriority w:val="22"/>
    <w:qFormat/>
    <w:rsid w:val="00163854"/>
    <w:rPr>
      <w:b/>
      <w:bCs/>
    </w:rPr>
  </w:style>
  <w:style w:type="character" w:customStyle="1" w:styleId="Heading1Char">
    <w:name w:val="Heading 1 Char"/>
    <w:link w:val="Heading1"/>
    <w:rsid w:val="005C57CD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Default">
    <w:name w:val="Default"/>
    <w:rsid w:val="005C57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C57C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5C57CD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Jędrzejczak</dc:creator>
  <cp:keywords/>
  <cp:lastModifiedBy>Marek Litwin</cp:lastModifiedBy>
  <cp:revision>5</cp:revision>
  <cp:lastPrinted>2010-10-07T18:53:00Z</cp:lastPrinted>
  <dcterms:created xsi:type="dcterms:W3CDTF">2025-02-16T17:53:00Z</dcterms:created>
  <dcterms:modified xsi:type="dcterms:W3CDTF">2025-11-17T04:00:00Z</dcterms:modified>
</cp:coreProperties>
</file>